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p w:rsidR="005B765E" w:rsidRPr="007A5DBB" w:rsidRDefault="007A5DBB" w:rsidP="007A5DBB">
      <w:pPr>
        <w:jc w:val="center"/>
        <w:rPr>
          <w:b/>
          <w:noProof/>
          <w:u w:val="single"/>
        </w:rPr>
      </w:pPr>
      <w:r w:rsidRPr="007A5DBB">
        <w:rPr>
          <w:b/>
          <w:noProof/>
          <w:u w:val="single"/>
        </w:rPr>
        <w:t>Kalkulációs adatlap</w:t>
      </w:r>
    </w:p>
    <w:p w:rsidR="007A5DBB" w:rsidRDefault="007A5DBB" w:rsidP="0093083E">
      <w:pPr>
        <w:jc w:val="both"/>
        <w:rPr>
          <w:noProof/>
        </w:rPr>
      </w:pPr>
    </w:p>
    <w:p w:rsidR="007A5DBB" w:rsidRPr="00953F6B" w:rsidRDefault="007A5DBB" w:rsidP="0093083E">
      <w:pPr>
        <w:jc w:val="both"/>
        <w:rPr>
          <w:noProof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4669"/>
        <w:gridCol w:w="2092"/>
        <w:gridCol w:w="4052"/>
        <w:gridCol w:w="1984"/>
      </w:tblGrid>
      <w:tr w:rsidR="0066047B" w:rsidRPr="00AB219B" w:rsidTr="0066047B">
        <w:trPr>
          <w:tblHeader/>
        </w:trPr>
        <w:tc>
          <w:tcPr>
            <w:tcW w:w="2195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66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9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405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84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6E72E8" w:rsidRPr="00AB219B" w:rsidRDefault="005E6C46" w:rsidP="0040205D">
            <w:pPr>
              <w:rPr>
                <w:bCs/>
              </w:rPr>
            </w:pPr>
            <w:r>
              <w:rPr>
                <w:bCs/>
              </w:rPr>
              <w:t>1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6001D4" w:rsidRDefault="005E6C46" w:rsidP="004202AA">
            <w:pPr>
              <w:jc w:val="both"/>
            </w:pPr>
            <w:r w:rsidRPr="005E6C46">
              <w:rPr>
                <w:bCs/>
              </w:rPr>
              <w:t>Targonca és</w:t>
            </w:r>
            <w:r w:rsidR="007D65F9">
              <w:rPr>
                <w:bCs/>
              </w:rPr>
              <w:t xml:space="preserve"> </w:t>
            </w:r>
            <w:ins w:id="0" w:author="Balázs" w:date="2018-01-17T15:05:00Z">
              <w:r w:rsidR="007D65F9">
                <w:rPr>
                  <w:bCs/>
                </w:rPr>
                <w:t>teleszkópos</w:t>
              </w:r>
            </w:ins>
            <w:bookmarkStart w:id="1" w:name="_GoBack"/>
            <w:bookmarkEnd w:id="1"/>
            <w:r w:rsidRPr="005E6C46">
              <w:rPr>
                <w:bCs/>
              </w:rPr>
              <w:t xml:space="preserve"> rakodó gép</w:t>
            </w:r>
          </w:p>
        </w:tc>
        <w:tc>
          <w:tcPr>
            <w:tcW w:w="4669" w:type="dxa"/>
            <w:shd w:val="clear" w:color="auto" w:fill="auto"/>
          </w:tcPr>
          <w:p w:rsidR="005E6C46" w:rsidRDefault="005E6C46" w:rsidP="005E6C46">
            <w:pPr>
              <w:autoSpaceDE w:val="0"/>
              <w:autoSpaceDN w:val="0"/>
              <w:adjustRightInd w:val="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t>T</w:t>
            </w:r>
            <w:r w:rsidRPr="00787715">
              <w:rPr>
                <w:rFonts w:eastAsia="MyriadPro-Light"/>
                <w:b/>
                <w:sz w:val="18"/>
                <w:szCs w:val="18"/>
                <w:u w:val="single"/>
              </w:rPr>
              <w:t xml:space="preserve">argonca </w:t>
            </w:r>
          </w:p>
          <w:p w:rsidR="005E6C46" w:rsidRPr="00787715" w:rsidRDefault="005E6C46" w:rsidP="005E6C46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leszállítva, üzembe helyezve</w:t>
            </w:r>
          </w:p>
          <w:p w:rsidR="005E6C46" w:rsidRPr="00D13E9F" w:rsidRDefault="005E6C46" w:rsidP="005E6C46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>Gyártás éve 2017 vagy 2018</w:t>
            </w:r>
          </w:p>
          <w:p w:rsidR="005E6C46" w:rsidRPr="00D13E9F" w:rsidRDefault="005E6C46" w:rsidP="005E6C46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D13E9F">
              <w:rPr>
                <w:rFonts w:eastAsia="MyriadPro-Light"/>
                <w:sz w:val="18"/>
                <w:szCs w:val="18"/>
              </w:rPr>
              <w:t>Műszaki paraméterek</w:t>
            </w:r>
            <w:r w:rsidRPr="00D13E9F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emelő kapacitás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minimum 4400 kg- minimum 600mm súlypont távolsággal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Emelő oszlop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duplex szabadkilátású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emelési magasság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minimum 4,5 m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oszlop döntése előre/hátra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min. 8/6 fok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oszlop magassága összecsukott állapotban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3095 mm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 xml:space="preserve">emelő oszlop alatti szabad </w:t>
            </w:r>
            <w:proofErr w:type="spellStart"/>
            <w:r w:rsidRPr="005E6C46">
              <w:rPr>
                <w:rFonts w:eastAsia="MyriadPro-Light"/>
                <w:sz w:val="18"/>
                <w:szCs w:val="18"/>
              </w:rPr>
              <w:t>hasmagasság</w:t>
            </w:r>
            <w:proofErr w:type="spellEnd"/>
            <w:r w:rsidRPr="005E6C46">
              <w:rPr>
                <w:rFonts w:eastAsia="MyriadPro-Light"/>
                <w:sz w:val="18"/>
                <w:szCs w:val="18"/>
              </w:rPr>
              <w:tab/>
              <w:t>legalább 150 mm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Fordulási sugár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  <w:proofErr w:type="gramStart"/>
            <w:r w:rsidRPr="005E6C46">
              <w:rPr>
                <w:rFonts w:eastAsia="MyriadPro-Light"/>
                <w:sz w:val="18"/>
                <w:szCs w:val="18"/>
              </w:rPr>
              <w:t>kisebb</w:t>
            </w:r>
            <w:proofErr w:type="gramEnd"/>
            <w:r w:rsidRPr="005E6C46">
              <w:rPr>
                <w:rFonts w:eastAsia="MyriadPro-Light"/>
                <w:sz w:val="18"/>
                <w:szCs w:val="18"/>
              </w:rPr>
              <w:t xml:space="preserve"> mint 3 m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Teljesítmény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legalább 90 LE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Haladási sebesség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min. 20 km/h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Erőátvételi rendszer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legalább 2 sebességi fokozat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Fékrendszer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Gondozásmentes fékrendszer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proofErr w:type="spellStart"/>
            <w:r w:rsidRPr="005E6C46">
              <w:rPr>
                <w:rFonts w:eastAsia="MyriadPro-Light"/>
                <w:sz w:val="18"/>
                <w:szCs w:val="18"/>
              </w:rPr>
              <w:t>Villakocsi</w:t>
            </w:r>
            <w:proofErr w:type="spellEnd"/>
            <w:r w:rsidRPr="005E6C46">
              <w:rPr>
                <w:rFonts w:eastAsia="MyriadPro-Light"/>
                <w:sz w:val="18"/>
                <w:szCs w:val="18"/>
              </w:rPr>
              <w:t xml:space="preserve"> típusa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FEM IV/</w:t>
            </w:r>
            <w:proofErr w:type="gramStart"/>
            <w:r w:rsidRPr="005E6C46">
              <w:rPr>
                <w:rFonts w:eastAsia="MyriadPro-Light"/>
                <w:sz w:val="18"/>
                <w:szCs w:val="18"/>
              </w:rPr>
              <w:t>A</w:t>
            </w:r>
            <w:proofErr w:type="gramEnd"/>
          </w:p>
          <w:p w:rsidR="005E6C46" w:rsidRPr="00787715" w:rsidRDefault="005E6C46" w:rsidP="005E6C46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Felszereltség</w:t>
            </w:r>
            <w:r w:rsidRPr="00787715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Villahossz min. 1200 mm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Tolatásjelző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Teljes közúti világítás + 2 db első + 1 db hátsó munkalámpa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Tömör gumik elöl hátul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 xml:space="preserve">Biztonsági övvel szerelt 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Kezelő testsúlyára állítható, biztonsági kezelő ülés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Karfás állítható gerinctámasz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Állítható kormányoszlop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2 db visszapillantó tükör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proofErr w:type="spellStart"/>
            <w:r w:rsidRPr="00787715">
              <w:rPr>
                <w:rFonts w:eastAsia="MyriadPro-Light"/>
                <w:sz w:val="18"/>
                <w:szCs w:val="18"/>
              </w:rPr>
              <w:t>OPSS-kezelő</w:t>
            </w:r>
            <w:proofErr w:type="spellEnd"/>
            <w:r w:rsidRPr="00787715">
              <w:rPr>
                <w:rFonts w:eastAsia="MyriadPro-Light"/>
                <w:sz w:val="18"/>
                <w:szCs w:val="18"/>
              </w:rPr>
              <w:t xml:space="preserve"> jelenlétét érzékelő rendszer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időjárásálló központi kijelző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Hidraulikus csillapítású bukókeret-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tehervédőrács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villa oldalmozgató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Magyar nyelvű kezelési útmutató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 xml:space="preserve">EC megfelelőségi </w:t>
            </w:r>
            <w:proofErr w:type="gramStart"/>
            <w:r w:rsidRPr="00787715">
              <w:rPr>
                <w:rFonts w:eastAsia="MyriadPro-Light"/>
                <w:sz w:val="18"/>
                <w:szCs w:val="18"/>
              </w:rPr>
              <w:t>nyilatkozat(</w:t>
            </w:r>
            <w:proofErr w:type="gramEnd"/>
            <w:r w:rsidRPr="00787715">
              <w:rPr>
                <w:rFonts w:eastAsia="MyriadPro-Light"/>
                <w:sz w:val="18"/>
                <w:szCs w:val="18"/>
              </w:rPr>
              <w:t>CE minősítés)</w:t>
            </w:r>
          </w:p>
          <w:p w:rsidR="005E6C46" w:rsidRPr="00787715" w:rsidRDefault="005E6C46" w:rsidP="005E6C46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Emelőgép napló</w:t>
            </w:r>
          </w:p>
          <w:p w:rsidR="005E6C46" w:rsidRPr="005E6C46" w:rsidRDefault="005E6C46" w:rsidP="005E6C46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 w:rsidRPr="005E6C46">
              <w:rPr>
                <w:rFonts w:eastAsia="MyriadPro-Light"/>
                <w:b/>
                <w:sz w:val="18"/>
                <w:szCs w:val="18"/>
              </w:rPr>
              <w:lastRenderedPageBreak/>
              <w:t>T</w:t>
            </w:r>
            <w:r w:rsidRPr="005E6C46">
              <w:rPr>
                <w:rFonts w:eastAsia="MyriadPro-Light"/>
                <w:b/>
                <w:sz w:val="18"/>
                <w:szCs w:val="18"/>
                <w:u w:val="single"/>
              </w:rPr>
              <w:t>eleszkópos rakodógép</w:t>
            </w:r>
          </w:p>
          <w:p w:rsidR="005E6C46" w:rsidRPr="00787715" w:rsidRDefault="005E6C46" w:rsidP="005E6C46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Leszállítva, üzembe helyezve és forgalmi rendszámmal ellátva</w:t>
            </w:r>
            <w:r w:rsidRPr="00787715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787715" w:rsidRDefault="005E6C46" w:rsidP="005E6C46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Műszaki paraméterek</w:t>
            </w:r>
            <w:r w:rsidRPr="00787715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Emelési teherbírás legalább 500 mm-re a villatövektől legalább 4000 kg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Emelési magasság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min. 6,50 m</w:t>
            </w:r>
          </w:p>
          <w:p w:rsidR="005E6C46" w:rsidRPr="00787715" w:rsidRDefault="005E6C46" w:rsidP="005E6C46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787715">
              <w:rPr>
                <w:rFonts w:eastAsia="MyriadPro-Light"/>
                <w:sz w:val="18"/>
                <w:szCs w:val="18"/>
              </w:rPr>
              <w:t>Felszereltség</w:t>
            </w:r>
            <w:r>
              <w:rPr>
                <w:rFonts w:eastAsia="MyriadPro-Light"/>
                <w:sz w:val="18"/>
                <w:szCs w:val="18"/>
              </w:rPr>
              <w:t>:</w:t>
            </w:r>
            <w:r w:rsidRPr="00787715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proofErr w:type="spellStart"/>
            <w:r w:rsidRPr="005E6C46">
              <w:rPr>
                <w:rFonts w:eastAsia="MyriadPro-Light"/>
                <w:sz w:val="18"/>
                <w:szCs w:val="18"/>
              </w:rPr>
              <w:t>Légkondícionált</w:t>
            </w:r>
            <w:proofErr w:type="spellEnd"/>
            <w:r w:rsidRPr="005E6C46">
              <w:rPr>
                <w:rFonts w:eastAsia="MyriadPro-Light"/>
                <w:sz w:val="18"/>
                <w:szCs w:val="18"/>
              </w:rPr>
              <w:t xml:space="preserve"> vezetőfülke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Légrugós vezetőülés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Kihelyezett hidraulika kör a gém végén gyorscsatlakozóval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 xml:space="preserve">Az összes menet-, és hidraulika funkció vezérlése egy </w:t>
            </w:r>
            <w:proofErr w:type="spellStart"/>
            <w:r w:rsidRPr="005E6C46">
              <w:rPr>
                <w:rFonts w:eastAsia="MyriadPro-Light"/>
                <w:sz w:val="18"/>
                <w:szCs w:val="18"/>
              </w:rPr>
              <w:t>joystick-kal</w:t>
            </w:r>
            <w:proofErr w:type="spellEnd"/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Automatikus hűtő tisztító rendszer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Munkalámpák a fülke tetején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Első/hátsó ablaktörlő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Komplett világítás elöl/hátul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Sárga villogó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Külső visszapillantó tükrök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Zárt fűthető kabin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Gémlengés csillapítás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Hátrameneteli hangjelzés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 xml:space="preserve">Raklapvilla hossza legalább 1200 mm + 1 m3 </w:t>
            </w:r>
            <w:proofErr w:type="spellStart"/>
            <w:r w:rsidRPr="005E6C46">
              <w:rPr>
                <w:rFonts w:eastAsia="MyriadPro-Light"/>
                <w:sz w:val="18"/>
                <w:szCs w:val="18"/>
              </w:rPr>
              <w:t>földvágóéles</w:t>
            </w:r>
            <w:proofErr w:type="spellEnd"/>
            <w:r w:rsidRPr="005E6C46">
              <w:rPr>
                <w:rFonts w:eastAsia="MyriadPro-Light"/>
                <w:sz w:val="18"/>
                <w:szCs w:val="18"/>
              </w:rPr>
              <w:t xml:space="preserve"> föld, kavics kanál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A gép felső súlyhatára villával együtt 8,5 tonna.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 xml:space="preserve">Motor teljesítmény: </w:t>
            </w:r>
            <w:r w:rsidRPr="005E6C46">
              <w:rPr>
                <w:rFonts w:eastAsia="MyriadPro-Light"/>
                <w:sz w:val="18"/>
                <w:szCs w:val="18"/>
              </w:rPr>
              <w:tab/>
              <w:t>legalább 130 LE</w:t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Mind a 4 kerék kormányozható.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5E6C46" w:rsidRPr="005E6C46" w:rsidRDefault="005E6C46" w:rsidP="005E6C46">
            <w:pPr>
              <w:pStyle w:val="Listaszerbekezds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357"/>
              <w:rPr>
                <w:rFonts w:eastAsia="MyriadPro-Light"/>
                <w:sz w:val="18"/>
                <w:szCs w:val="18"/>
              </w:rPr>
            </w:pPr>
            <w:r w:rsidRPr="005E6C46">
              <w:rPr>
                <w:rFonts w:eastAsia="MyriadPro-Light"/>
                <w:sz w:val="18"/>
                <w:szCs w:val="18"/>
              </w:rPr>
              <w:t>Sebességváltó típusa: fokozatmentes CVT</w:t>
            </w:r>
            <w:r w:rsidRPr="005E6C46">
              <w:rPr>
                <w:rFonts w:eastAsia="MyriadPro-Light"/>
                <w:sz w:val="18"/>
                <w:szCs w:val="18"/>
              </w:rPr>
              <w:tab/>
            </w:r>
          </w:p>
          <w:p w:rsidR="0038370D" w:rsidRDefault="0038370D" w:rsidP="00F5584D">
            <w:pPr>
              <w:pStyle w:val="Listaszerbekezds"/>
              <w:ind w:left="357"/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A22F68" w:rsidRDefault="005E6C46" w:rsidP="0066047B">
            <w:pPr>
              <w:jc w:val="both"/>
              <w:rPr>
                <w:bCs/>
              </w:rPr>
            </w:pPr>
            <w:r w:rsidRPr="005E6C46">
              <w:rPr>
                <w:bCs/>
              </w:rPr>
              <w:t xml:space="preserve">Targonca </w:t>
            </w:r>
          </w:p>
          <w:p w:rsidR="004202AA" w:rsidRPr="0066047B" w:rsidRDefault="004202AA" w:rsidP="0066047B">
            <w:pPr>
              <w:jc w:val="both"/>
              <w:rPr>
                <w:bCs/>
              </w:rPr>
            </w:pP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F53A29" w:rsidRDefault="00F53A29" w:rsidP="00AB219B">
            <w:pPr>
              <w:jc w:val="both"/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R</w:t>
            </w:r>
            <w:r w:rsidRPr="005E6C46">
              <w:rPr>
                <w:bCs/>
              </w:rPr>
              <w:t>akodó gép</w:t>
            </w:r>
          </w:p>
          <w:p w:rsidR="00621AA0" w:rsidRPr="0066047B" w:rsidRDefault="00621AA0" w:rsidP="00621AA0">
            <w:pPr>
              <w:jc w:val="both"/>
              <w:rPr>
                <w:bCs/>
              </w:rPr>
            </w:pPr>
          </w:p>
          <w:p w:rsidR="00621AA0" w:rsidRDefault="00621AA0" w:rsidP="00621AA0">
            <w:pPr>
              <w:jc w:val="both"/>
            </w:pPr>
            <w:r>
              <w:t>ajánlati</w:t>
            </w:r>
            <w:r w:rsidR="00F5584D">
              <w:t xml:space="preserve"> </w:t>
            </w:r>
            <w:r>
              <w:t>ára: nettó</w:t>
            </w:r>
          </w:p>
          <w:p w:rsidR="00621AA0" w:rsidRDefault="00621AA0" w:rsidP="00621AA0">
            <w:pPr>
              <w:jc w:val="both"/>
            </w:pPr>
          </w:p>
          <w:p w:rsidR="007648DC" w:rsidRPr="00AB219B" w:rsidRDefault="00621AA0" w:rsidP="00621AA0">
            <w:pPr>
              <w:jc w:val="both"/>
              <w:rPr>
                <w:i/>
              </w:rPr>
            </w:pPr>
            <w:r>
              <w:t>…………. + ÁFA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621AA0">
      <w:footerReference w:type="default" r:id="rId8"/>
      <w:pgSz w:w="16838" w:h="11906" w:orient="landscape"/>
      <w:pgMar w:top="426" w:right="1225" w:bottom="993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755E47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7D65F9">
      <w:rPr>
        <w:rStyle w:val="Oldalszm"/>
        <w:noProof/>
        <w:sz w:val="22"/>
        <w:szCs w:val="22"/>
      </w:rPr>
      <w:t>2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7D65F9">
      <w:rPr>
        <w:rStyle w:val="Oldalszm"/>
        <w:noProof/>
        <w:sz w:val="22"/>
        <w:szCs w:val="22"/>
      </w:rPr>
      <w:t>2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A3442"/>
    <w:multiLevelType w:val="hybridMultilevel"/>
    <w:tmpl w:val="0B2279BE"/>
    <w:lvl w:ilvl="0" w:tplc="D13A4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10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3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4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6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1C01F45"/>
    <w:multiLevelType w:val="hybridMultilevel"/>
    <w:tmpl w:val="BC42C158"/>
    <w:lvl w:ilvl="0" w:tplc="D13A4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AC2679"/>
    <w:multiLevelType w:val="hybridMultilevel"/>
    <w:tmpl w:val="021C23A0"/>
    <w:lvl w:ilvl="0" w:tplc="29667B62">
      <w:start w:val="20"/>
      <w:numFmt w:val="bullet"/>
      <w:lvlText w:val="-"/>
      <w:lvlJc w:val="left"/>
      <w:pPr>
        <w:ind w:left="405" w:hanging="360"/>
      </w:pPr>
      <w:rPr>
        <w:rFonts w:ascii="Times New Roman" w:eastAsia="MyriadPro-Light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8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30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FD7727"/>
    <w:multiLevelType w:val="hybridMultilevel"/>
    <w:tmpl w:val="A800B5F8"/>
    <w:lvl w:ilvl="0" w:tplc="D13A4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33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72107B1"/>
    <w:multiLevelType w:val="hybridMultilevel"/>
    <w:tmpl w:val="FCCCD2C8"/>
    <w:lvl w:ilvl="0" w:tplc="D13A4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9"/>
  </w:num>
  <w:num w:numId="5">
    <w:abstractNumId w:val="29"/>
  </w:num>
  <w:num w:numId="6">
    <w:abstractNumId w:val="8"/>
  </w:num>
  <w:num w:numId="7">
    <w:abstractNumId w:val="17"/>
  </w:num>
  <w:num w:numId="8">
    <w:abstractNumId w:val="20"/>
  </w:num>
  <w:num w:numId="9">
    <w:abstractNumId w:val="19"/>
  </w:num>
  <w:num w:numId="10">
    <w:abstractNumId w:val="23"/>
  </w:num>
  <w:num w:numId="11">
    <w:abstractNumId w:val="28"/>
  </w:num>
  <w:num w:numId="12">
    <w:abstractNumId w:val="13"/>
  </w:num>
  <w:num w:numId="13">
    <w:abstractNumId w:val="27"/>
  </w:num>
  <w:num w:numId="14">
    <w:abstractNumId w:val="2"/>
  </w:num>
  <w:num w:numId="15">
    <w:abstractNumId w:val="14"/>
  </w:num>
  <w:num w:numId="16">
    <w:abstractNumId w:val="6"/>
  </w:num>
  <w:num w:numId="17">
    <w:abstractNumId w:val="15"/>
  </w:num>
  <w:num w:numId="18">
    <w:abstractNumId w:val="16"/>
  </w:num>
  <w:num w:numId="19">
    <w:abstractNumId w:val="35"/>
  </w:num>
  <w:num w:numId="20">
    <w:abstractNumId w:val="25"/>
  </w:num>
  <w:num w:numId="21">
    <w:abstractNumId w:val="30"/>
  </w:num>
  <w:num w:numId="22">
    <w:abstractNumId w:val="22"/>
  </w:num>
  <w:num w:numId="23">
    <w:abstractNumId w:val="21"/>
  </w:num>
  <w:num w:numId="24">
    <w:abstractNumId w:val="11"/>
  </w:num>
  <w:num w:numId="25">
    <w:abstractNumId w:val="5"/>
  </w:num>
  <w:num w:numId="26">
    <w:abstractNumId w:val="4"/>
  </w:num>
  <w:num w:numId="27">
    <w:abstractNumId w:val="32"/>
  </w:num>
  <w:num w:numId="28">
    <w:abstractNumId w:val="26"/>
  </w:num>
  <w:num w:numId="29">
    <w:abstractNumId w:val="3"/>
  </w:num>
  <w:num w:numId="30">
    <w:abstractNumId w:val="33"/>
  </w:num>
  <w:num w:numId="31">
    <w:abstractNumId w:val="7"/>
  </w:num>
  <w:num w:numId="32">
    <w:abstractNumId w:val="24"/>
  </w:num>
  <w:num w:numId="33">
    <w:abstractNumId w:val="18"/>
  </w:num>
  <w:num w:numId="34">
    <w:abstractNumId w:val="34"/>
  </w:num>
  <w:num w:numId="35">
    <w:abstractNumId w:val="1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6344"/>
    <w:rsid w:val="00077E13"/>
    <w:rsid w:val="00095FF0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7FD2"/>
    <w:rsid w:val="001A5816"/>
    <w:rsid w:val="001B1FC3"/>
    <w:rsid w:val="001B2AA2"/>
    <w:rsid w:val="001B4425"/>
    <w:rsid w:val="001B5141"/>
    <w:rsid w:val="001C035A"/>
    <w:rsid w:val="001C4226"/>
    <w:rsid w:val="001D4ABD"/>
    <w:rsid w:val="001E1A59"/>
    <w:rsid w:val="001E703B"/>
    <w:rsid w:val="001F3A00"/>
    <w:rsid w:val="002129A0"/>
    <w:rsid w:val="002258E1"/>
    <w:rsid w:val="00227159"/>
    <w:rsid w:val="0024407E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31519F"/>
    <w:rsid w:val="00316251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02AA"/>
    <w:rsid w:val="00420D34"/>
    <w:rsid w:val="00426561"/>
    <w:rsid w:val="00447506"/>
    <w:rsid w:val="00470391"/>
    <w:rsid w:val="00473418"/>
    <w:rsid w:val="00476EA3"/>
    <w:rsid w:val="00480E31"/>
    <w:rsid w:val="00487C50"/>
    <w:rsid w:val="00491C8B"/>
    <w:rsid w:val="00493E13"/>
    <w:rsid w:val="004940CA"/>
    <w:rsid w:val="004A1D32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6C46"/>
    <w:rsid w:val="005E7188"/>
    <w:rsid w:val="006001D4"/>
    <w:rsid w:val="0061142F"/>
    <w:rsid w:val="00616160"/>
    <w:rsid w:val="00621AA0"/>
    <w:rsid w:val="00623C1B"/>
    <w:rsid w:val="0062747A"/>
    <w:rsid w:val="00627F3B"/>
    <w:rsid w:val="006324E7"/>
    <w:rsid w:val="00634D4C"/>
    <w:rsid w:val="0063607E"/>
    <w:rsid w:val="00642A07"/>
    <w:rsid w:val="00656019"/>
    <w:rsid w:val="00657B7E"/>
    <w:rsid w:val="0066047B"/>
    <w:rsid w:val="006607CB"/>
    <w:rsid w:val="0067114B"/>
    <w:rsid w:val="006759C3"/>
    <w:rsid w:val="00681A74"/>
    <w:rsid w:val="006878C1"/>
    <w:rsid w:val="00692B7A"/>
    <w:rsid w:val="00694555"/>
    <w:rsid w:val="006950D9"/>
    <w:rsid w:val="006A3D7D"/>
    <w:rsid w:val="006A633B"/>
    <w:rsid w:val="006C4E4A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55E47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A5DBB"/>
    <w:rsid w:val="007B09D1"/>
    <w:rsid w:val="007B681D"/>
    <w:rsid w:val="007D046E"/>
    <w:rsid w:val="007D65F9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608D2"/>
    <w:rsid w:val="00861B2C"/>
    <w:rsid w:val="00862328"/>
    <w:rsid w:val="0087050A"/>
    <w:rsid w:val="00882E8D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F07C8"/>
    <w:rsid w:val="008F0E23"/>
    <w:rsid w:val="008F2863"/>
    <w:rsid w:val="008F5E63"/>
    <w:rsid w:val="00912AEF"/>
    <w:rsid w:val="0091527D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431C"/>
    <w:rsid w:val="009F53E8"/>
    <w:rsid w:val="009F7CA7"/>
    <w:rsid w:val="00A02E1A"/>
    <w:rsid w:val="00A22F68"/>
    <w:rsid w:val="00A237D2"/>
    <w:rsid w:val="00A26CB3"/>
    <w:rsid w:val="00A35206"/>
    <w:rsid w:val="00A43763"/>
    <w:rsid w:val="00A43ADE"/>
    <w:rsid w:val="00A60E38"/>
    <w:rsid w:val="00A65032"/>
    <w:rsid w:val="00A678F4"/>
    <w:rsid w:val="00A73592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6319"/>
    <w:rsid w:val="00AC1EC5"/>
    <w:rsid w:val="00AC2C27"/>
    <w:rsid w:val="00AC6359"/>
    <w:rsid w:val="00AD3D68"/>
    <w:rsid w:val="00AF3DFD"/>
    <w:rsid w:val="00B108C3"/>
    <w:rsid w:val="00B11E59"/>
    <w:rsid w:val="00B21802"/>
    <w:rsid w:val="00B2400D"/>
    <w:rsid w:val="00B337E3"/>
    <w:rsid w:val="00B35B68"/>
    <w:rsid w:val="00B3723B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3DED"/>
    <w:rsid w:val="00D26A2F"/>
    <w:rsid w:val="00D443FA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B1774"/>
    <w:rsid w:val="00EB48D6"/>
    <w:rsid w:val="00ED01B9"/>
    <w:rsid w:val="00ED5D9A"/>
    <w:rsid w:val="00EE0292"/>
    <w:rsid w:val="00EE0A5D"/>
    <w:rsid w:val="00EE22BF"/>
    <w:rsid w:val="00EE5A69"/>
    <w:rsid w:val="00EF49EF"/>
    <w:rsid w:val="00EF6B09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5584D"/>
    <w:rsid w:val="00F616C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2517"/>
    <w:rsid w:val="00FE2AA5"/>
    <w:rsid w:val="00FE2AF6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2</cp:revision>
  <cp:lastPrinted>2017-04-14T20:43:00Z</cp:lastPrinted>
  <dcterms:created xsi:type="dcterms:W3CDTF">2018-01-17T14:05:00Z</dcterms:created>
  <dcterms:modified xsi:type="dcterms:W3CDTF">2018-01-17T14:05:00Z</dcterms:modified>
</cp:coreProperties>
</file>